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F2A04" w14:textId="757FE925" w:rsidR="00A41FEB" w:rsidDel="00D31670" w:rsidRDefault="00A41FEB" w:rsidP="00103F69">
      <w:pPr>
        <w:pStyle w:val="CLASSIFICAZIONEBODY1"/>
        <w:rPr>
          <w:del w:id="1" w:author="Pellegrini Ivo" w:date="2025-08-01T16:04:00Z" w16du:dateUtc="2025-08-01T14:04:00Z"/>
          <w:rFonts w:ascii="Arial" w:hAnsi="Arial" w:cs="Arial"/>
          <w:szCs w:val="20"/>
        </w:rPr>
      </w:pPr>
      <w:del w:id="2" w:author="Pellegrini Ivo" w:date="2025-08-01T16:04:00Z" w16du:dateUtc="2025-08-01T14:04:00Z">
        <w:r w:rsidDel="00D31670">
          <w:rPr>
            <w:rFonts w:ascii="Arial" w:hAnsi="Arial" w:cs="Arial"/>
            <w:szCs w:val="20"/>
          </w:rPr>
          <w:delText>Versione 1.3</w:delText>
        </w:r>
      </w:del>
    </w:p>
    <w:p w14:paraId="0D696D0B" w14:textId="77777777" w:rsidR="009B4C30" w:rsidRPr="00C57B70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Cs w:val="20"/>
        </w:rPr>
      </w:pPr>
    </w:p>
    <w:p w14:paraId="2088EFED" w14:textId="77777777" w:rsidR="009B4C30" w:rsidRPr="00C57B70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Cs w:val="20"/>
        </w:rPr>
      </w:pPr>
    </w:p>
    <w:tbl>
      <w:tblPr>
        <w:tblW w:w="5000" w:type="pct"/>
        <w:tblBorders>
          <w:insideH w:val="single" w:sz="4" w:space="0" w:color="333399"/>
        </w:tblBorders>
        <w:tblLook w:val="01E0" w:firstRow="1" w:lastRow="1" w:firstColumn="1" w:lastColumn="1" w:noHBand="0" w:noVBand="0"/>
      </w:tblPr>
      <w:tblGrid>
        <w:gridCol w:w="4135"/>
        <w:gridCol w:w="4135"/>
      </w:tblGrid>
      <w:tr w:rsidR="009B4C30" w:rsidRPr="00C57B70" w:rsidDel="00D31670" w14:paraId="1C4B3299" w14:textId="11A39B78" w:rsidTr="00371EF7">
        <w:trPr>
          <w:trHeight w:val="480"/>
          <w:del w:id="3" w:author="Pellegrini Ivo" w:date="2025-08-01T16:04:00Z"/>
        </w:trPr>
        <w:tc>
          <w:tcPr>
            <w:tcW w:w="5000" w:type="pct"/>
            <w:gridSpan w:val="2"/>
            <w:tcBorders>
              <w:top w:val="nil"/>
              <w:left w:val="nil"/>
              <w:bottom w:val="single" w:sz="12" w:space="0" w:color="333399"/>
              <w:right w:val="nil"/>
            </w:tcBorders>
            <w:vAlign w:val="center"/>
          </w:tcPr>
          <w:p w14:paraId="40692207" w14:textId="635010DB" w:rsidR="009B4C30" w:rsidRPr="00C57B70" w:rsidDel="00D31670" w:rsidRDefault="009B4C30" w:rsidP="00371EF7">
            <w:pPr>
              <w:widowControl/>
              <w:autoSpaceDE/>
              <w:autoSpaceDN/>
              <w:adjustRightInd/>
              <w:spacing w:after="120"/>
              <w:jc w:val="center"/>
              <w:outlineLvl w:val="0"/>
              <w:rPr>
                <w:del w:id="4" w:author="Pellegrini Ivo" w:date="2025-08-01T16:04:00Z" w16du:dateUtc="2025-08-01T14:04:00Z"/>
                <w:rFonts w:ascii="Arial" w:eastAsia="SimSun" w:hAnsi="Arial" w:cs="Arial"/>
                <w:b/>
                <w:caps/>
                <w:kern w:val="0"/>
                <w:szCs w:val="20"/>
              </w:rPr>
            </w:pPr>
            <w:del w:id="5" w:author="Pellegrini Ivo" w:date="2025-08-01T16:04:00Z" w16du:dateUtc="2025-08-01T14:04:00Z">
              <w:r w:rsidRPr="00C57B70" w:rsidDel="00D31670">
                <w:rPr>
                  <w:rFonts w:ascii="Arial" w:eastAsia="SimSun" w:hAnsi="Arial" w:cs="Arial"/>
                  <w:b/>
                  <w:caps/>
                  <w:szCs w:val="20"/>
                </w:rPr>
                <w:delText xml:space="preserve">AI SOLI FINI INTERNI - </w:delText>
              </w:r>
              <w:r w:rsidRPr="00C57B70" w:rsidDel="00D31670">
                <w:rPr>
                  <w:rFonts w:ascii="Arial" w:eastAsia="SimSun" w:hAnsi="Arial" w:cs="Arial"/>
                  <w:b/>
                  <w:caps/>
                  <w:kern w:val="0"/>
                  <w:szCs w:val="20"/>
                </w:rPr>
                <w:delText>Lista di distribuzione</w:delText>
              </w:r>
            </w:del>
          </w:p>
        </w:tc>
      </w:tr>
      <w:tr w:rsidR="009B4C30" w:rsidRPr="00C57B70" w:rsidDel="00D31670" w14:paraId="4BF457F0" w14:textId="676E6B60" w:rsidTr="00371EF7">
        <w:trPr>
          <w:del w:id="6" w:author="Pellegrini Ivo" w:date="2025-08-01T16:04:00Z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center"/>
          </w:tcPr>
          <w:p w14:paraId="0BE0D913" w14:textId="4E1DC72A" w:rsidR="009B4C30" w:rsidRPr="00C57B70" w:rsidDel="00D31670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del w:id="7" w:author="Pellegrini Ivo" w:date="2025-08-01T16:04:00Z" w16du:dateUtc="2025-08-01T14:04:00Z"/>
                <w:rFonts w:ascii="Arial" w:eastAsia="SimSun" w:hAnsi="Arial" w:cs="Arial"/>
                <w:b/>
                <w:kern w:val="0"/>
                <w:szCs w:val="20"/>
              </w:rPr>
            </w:pPr>
            <w:del w:id="8" w:author="Pellegrini Ivo" w:date="2025-08-01T16:04:00Z" w16du:dateUtc="2025-08-01T14:04:00Z">
              <w:r w:rsidRPr="00C57B70" w:rsidDel="00D31670">
                <w:rPr>
                  <w:rFonts w:ascii="Arial" w:eastAsia="SimSun" w:hAnsi="Arial" w:cs="Arial"/>
                  <w:b/>
                  <w:kern w:val="0"/>
                  <w:szCs w:val="20"/>
                </w:rPr>
                <w:delText>Destinatari Consip</w:delText>
              </w:r>
            </w:del>
          </w:p>
        </w:tc>
      </w:tr>
      <w:tr w:rsidR="009B4C30" w:rsidRPr="00C57B70" w:rsidDel="00D31670" w14:paraId="2A5080D0" w14:textId="63BC3750" w:rsidTr="00371EF7">
        <w:trPr>
          <w:del w:id="9" w:author="Pellegrini Ivo" w:date="2025-08-01T16:04:00Z"/>
        </w:trPr>
        <w:tc>
          <w:tcPr>
            <w:tcW w:w="5000" w:type="pct"/>
            <w:gridSpan w:val="2"/>
            <w:tcBorders>
              <w:left w:val="nil"/>
              <w:bottom w:val="single" w:sz="4" w:space="0" w:color="333399"/>
              <w:right w:val="nil"/>
            </w:tcBorders>
            <w:vAlign w:val="center"/>
          </w:tcPr>
          <w:p w14:paraId="77DE6834" w14:textId="109FF665" w:rsidR="009B4C30" w:rsidRPr="00C57B70" w:rsidDel="00D31670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del w:id="10" w:author="Pellegrini Ivo" w:date="2025-08-01T16:04:00Z" w16du:dateUtc="2025-08-01T14:04:00Z"/>
                <w:rFonts w:ascii="Arial" w:eastAsia="SimSun" w:hAnsi="Arial" w:cs="Arial"/>
                <w:b/>
                <w:kern w:val="0"/>
                <w:szCs w:val="20"/>
              </w:rPr>
            </w:pPr>
            <w:del w:id="11" w:author="Pellegrini Ivo" w:date="2025-08-01T16:04:00Z" w16du:dateUtc="2025-08-01T14:04:00Z">
              <w:r w:rsidRPr="00C57B70" w:rsidDel="00D31670">
                <w:rPr>
                  <w:rFonts w:ascii="Arial" w:eastAsia="SimSun" w:hAnsi="Arial" w:cs="Arial"/>
                  <w:b/>
                  <w:kern w:val="0"/>
                  <w:szCs w:val="20"/>
                </w:rPr>
                <w:delText>Nominativo o Area</w:delText>
              </w:r>
            </w:del>
          </w:p>
        </w:tc>
      </w:tr>
      <w:tr w:rsidR="009B4C30" w:rsidRPr="00C57B70" w:rsidDel="00D31670" w14:paraId="277EB545" w14:textId="71BFA10A" w:rsidTr="00371EF7">
        <w:trPr>
          <w:del w:id="12" w:author="Pellegrini Ivo" w:date="2025-08-01T16:04:00Z"/>
        </w:trPr>
        <w:tc>
          <w:tcPr>
            <w:tcW w:w="5000" w:type="pct"/>
            <w:gridSpan w:val="2"/>
            <w:tcBorders>
              <w:top w:val="single" w:sz="4" w:space="0" w:color="333399"/>
              <w:left w:val="nil"/>
              <w:bottom w:val="single" w:sz="4" w:space="0" w:color="333399"/>
              <w:right w:val="nil"/>
            </w:tcBorders>
            <w:vAlign w:val="center"/>
          </w:tcPr>
          <w:p w14:paraId="6D6A7105" w14:textId="46A2E1DC" w:rsidR="009B4C30" w:rsidRPr="00C57B70" w:rsidDel="00D31670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del w:id="13" w:author="Pellegrini Ivo" w:date="2025-08-01T16:04:00Z" w16du:dateUtc="2025-08-01T14:04:00Z"/>
                <w:rFonts w:ascii="Arial" w:eastAsia="SimSun" w:hAnsi="Arial" w:cs="Arial"/>
                <w:kern w:val="0"/>
                <w:szCs w:val="20"/>
              </w:rPr>
            </w:pPr>
          </w:p>
        </w:tc>
      </w:tr>
      <w:tr w:rsidR="009B4C30" w:rsidRPr="00C57B70" w:rsidDel="00D31670" w14:paraId="784FD733" w14:textId="7F3B8873" w:rsidTr="00371EF7">
        <w:trPr>
          <w:del w:id="14" w:author="Pellegrini Ivo" w:date="2025-08-01T16:04:00Z"/>
        </w:trPr>
        <w:tc>
          <w:tcPr>
            <w:tcW w:w="5000" w:type="pct"/>
            <w:gridSpan w:val="2"/>
            <w:tcBorders>
              <w:top w:val="single" w:sz="4" w:space="0" w:color="333399"/>
              <w:left w:val="nil"/>
              <w:bottom w:val="single" w:sz="4" w:space="0" w:color="333399"/>
              <w:right w:val="nil"/>
            </w:tcBorders>
            <w:vAlign w:val="center"/>
          </w:tcPr>
          <w:p w14:paraId="42FCD3A2" w14:textId="5F9200F4" w:rsidR="009B4C30" w:rsidRPr="00C57B70" w:rsidDel="00D31670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del w:id="15" w:author="Pellegrini Ivo" w:date="2025-08-01T16:04:00Z" w16du:dateUtc="2025-08-01T14:04:00Z"/>
                <w:rFonts w:ascii="Arial" w:eastAsia="SimSun" w:hAnsi="Arial" w:cs="Arial"/>
                <w:kern w:val="0"/>
                <w:szCs w:val="20"/>
              </w:rPr>
            </w:pPr>
          </w:p>
        </w:tc>
      </w:tr>
      <w:tr w:rsidR="009B4C30" w:rsidRPr="00C57B70" w:rsidDel="00D31670" w14:paraId="4FE4A34A" w14:textId="3FE26ADD" w:rsidTr="00371EF7">
        <w:trPr>
          <w:del w:id="16" w:author="Pellegrini Ivo" w:date="2025-08-01T16:04:00Z"/>
        </w:trPr>
        <w:tc>
          <w:tcPr>
            <w:tcW w:w="5000" w:type="pct"/>
            <w:gridSpan w:val="2"/>
            <w:tcBorders>
              <w:top w:val="single" w:sz="4" w:space="0" w:color="333399"/>
              <w:left w:val="nil"/>
              <w:bottom w:val="single" w:sz="4" w:space="0" w:color="333399"/>
              <w:right w:val="nil"/>
            </w:tcBorders>
            <w:vAlign w:val="center"/>
          </w:tcPr>
          <w:p w14:paraId="29FFA834" w14:textId="29EE8EA0" w:rsidR="009B4C30" w:rsidRPr="00C57B70" w:rsidDel="00D31670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del w:id="17" w:author="Pellegrini Ivo" w:date="2025-08-01T16:04:00Z" w16du:dateUtc="2025-08-01T14:04:00Z"/>
                <w:rFonts w:ascii="Arial" w:eastAsia="SimSun" w:hAnsi="Arial" w:cs="Arial"/>
                <w:kern w:val="0"/>
                <w:szCs w:val="20"/>
              </w:rPr>
            </w:pPr>
          </w:p>
        </w:tc>
      </w:tr>
      <w:tr w:rsidR="009B4C30" w:rsidRPr="00C57B70" w:rsidDel="00D31670" w14:paraId="23C31C7A" w14:textId="346B117F" w:rsidTr="00371EF7">
        <w:trPr>
          <w:del w:id="18" w:author="Pellegrini Ivo" w:date="2025-08-01T16:04:00Z"/>
        </w:trPr>
        <w:tc>
          <w:tcPr>
            <w:tcW w:w="5000" w:type="pct"/>
            <w:gridSpan w:val="2"/>
            <w:tcBorders>
              <w:top w:val="single" w:sz="4" w:space="0" w:color="333399"/>
              <w:left w:val="nil"/>
              <w:bottom w:val="single" w:sz="4" w:space="0" w:color="333399"/>
              <w:right w:val="nil"/>
            </w:tcBorders>
            <w:vAlign w:val="center"/>
          </w:tcPr>
          <w:p w14:paraId="115923E7" w14:textId="6C2A78D9" w:rsidR="009B4C30" w:rsidRPr="00C57B70" w:rsidDel="00D31670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del w:id="19" w:author="Pellegrini Ivo" w:date="2025-08-01T16:04:00Z" w16du:dateUtc="2025-08-01T14:04:00Z"/>
                <w:rFonts w:ascii="Arial" w:eastAsia="SimSun" w:hAnsi="Arial" w:cs="Arial"/>
                <w:kern w:val="0"/>
                <w:szCs w:val="20"/>
              </w:rPr>
            </w:pPr>
          </w:p>
        </w:tc>
      </w:tr>
      <w:tr w:rsidR="009B4C30" w:rsidRPr="00C57B70" w:rsidDel="00D31670" w14:paraId="153A8FE0" w14:textId="12BC2AA7" w:rsidTr="00371EF7">
        <w:trPr>
          <w:del w:id="20" w:author="Pellegrini Ivo" w:date="2025-08-01T16:04:00Z"/>
        </w:trPr>
        <w:tc>
          <w:tcPr>
            <w:tcW w:w="5000" w:type="pct"/>
            <w:gridSpan w:val="2"/>
            <w:tcBorders>
              <w:top w:val="single" w:sz="4" w:space="0" w:color="333399"/>
              <w:left w:val="nil"/>
              <w:bottom w:val="single" w:sz="4" w:space="0" w:color="333399"/>
              <w:right w:val="nil"/>
            </w:tcBorders>
            <w:vAlign w:val="center"/>
          </w:tcPr>
          <w:p w14:paraId="0F2839B5" w14:textId="0A8B07F0" w:rsidR="009B4C30" w:rsidRPr="00C57B70" w:rsidDel="00D31670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del w:id="21" w:author="Pellegrini Ivo" w:date="2025-08-01T16:04:00Z" w16du:dateUtc="2025-08-01T14:04:00Z"/>
                <w:rFonts w:ascii="Arial" w:eastAsia="SimSun" w:hAnsi="Arial" w:cs="Arial"/>
                <w:kern w:val="0"/>
                <w:szCs w:val="20"/>
              </w:rPr>
            </w:pPr>
          </w:p>
        </w:tc>
      </w:tr>
      <w:tr w:rsidR="009B4C30" w:rsidRPr="00C57B70" w:rsidDel="00D31670" w14:paraId="7270430B" w14:textId="0C130A1E" w:rsidTr="00371EF7">
        <w:tblPrEx>
          <w:tblLook w:val="04A0" w:firstRow="1" w:lastRow="0" w:firstColumn="1" w:lastColumn="0" w:noHBand="0" w:noVBand="1"/>
        </w:tblPrEx>
        <w:trPr>
          <w:del w:id="22" w:author="Pellegrini Ivo" w:date="2025-08-01T16:04:00Z"/>
        </w:trPr>
        <w:tc>
          <w:tcPr>
            <w:tcW w:w="5000" w:type="pct"/>
            <w:gridSpan w:val="2"/>
            <w:tcBorders>
              <w:top w:val="single" w:sz="12" w:space="0" w:color="333399"/>
              <w:left w:val="nil"/>
              <w:right w:val="nil"/>
            </w:tcBorders>
            <w:vAlign w:val="center"/>
          </w:tcPr>
          <w:p w14:paraId="02AE43EB" w14:textId="08A0636D" w:rsidR="009B4C30" w:rsidRPr="00C57B70" w:rsidDel="00D31670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del w:id="23" w:author="Pellegrini Ivo" w:date="2025-08-01T16:04:00Z" w16du:dateUtc="2025-08-01T14:04:00Z"/>
                <w:rFonts w:ascii="Arial" w:eastAsia="SimSun" w:hAnsi="Arial" w:cs="Arial"/>
                <w:b/>
                <w:kern w:val="0"/>
                <w:szCs w:val="20"/>
              </w:rPr>
            </w:pPr>
            <w:del w:id="24" w:author="Pellegrini Ivo" w:date="2025-08-01T16:04:00Z" w16du:dateUtc="2025-08-01T14:04:00Z">
              <w:r w:rsidRPr="00C57B70" w:rsidDel="00D31670">
                <w:rPr>
                  <w:rFonts w:ascii="Arial" w:eastAsia="SimSun" w:hAnsi="Arial" w:cs="Arial"/>
                  <w:b/>
                  <w:kern w:val="0"/>
                  <w:szCs w:val="20"/>
                </w:rPr>
                <w:delText>Destinatari Esterni</w:delText>
              </w:r>
            </w:del>
          </w:p>
        </w:tc>
      </w:tr>
      <w:tr w:rsidR="009B4C30" w:rsidRPr="00C57B70" w:rsidDel="00D31670" w14:paraId="6FE5683F" w14:textId="4477BFCD" w:rsidTr="00371EF7">
        <w:tblPrEx>
          <w:tblLook w:val="04A0" w:firstRow="1" w:lastRow="0" w:firstColumn="1" w:lastColumn="0" w:noHBand="0" w:noVBand="1"/>
        </w:tblPrEx>
        <w:trPr>
          <w:del w:id="25" w:author="Pellegrini Ivo" w:date="2025-08-01T16:04:00Z"/>
        </w:trPr>
        <w:tc>
          <w:tcPr>
            <w:tcW w:w="2500" w:type="pct"/>
            <w:tcBorders>
              <w:left w:val="nil"/>
              <w:bottom w:val="single" w:sz="4" w:space="0" w:color="333399"/>
              <w:right w:val="nil"/>
            </w:tcBorders>
            <w:vAlign w:val="center"/>
          </w:tcPr>
          <w:p w14:paraId="57C8F170" w14:textId="7DD61023" w:rsidR="009B4C30" w:rsidRPr="00C57B70" w:rsidDel="00D31670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del w:id="26" w:author="Pellegrini Ivo" w:date="2025-08-01T16:04:00Z" w16du:dateUtc="2025-08-01T14:04:00Z"/>
                <w:rFonts w:ascii="Arial" w:eastAsia="SimSun" w:hAnsi="Arial" w:cs="Arial"/>
                <w:b/>
                <w:kern w:val="0"/>
                <w:szCs w:val="20"/>
              </w:rPr>
            </w:pPr>
            <w:del w:id="27" w:author="Pellegrini Ivo" w:date="2025-08-01T16:04:00Z" w16du:dateUtc="2025-08-01T14:04:00Z">
              <w:r w:rsidRPr="00C57B70" w:rsidDel="00D31670">
                <w:rPr>
                  <w:rFonts w:ascii="Arial" w:eastAsia="SimSun" w:hAnsi="Arial" w:cs="Arial"/>
                  <w:b/>
                  <w:kern w:val="0"/>
                  <w:szCs w:val="20"/>
                </w:rPr>
                <w:delText>Nominativo</w:delText>
              </w:r>
            </w:del>
          </w:p>
        </w:tc>
        <w:tc>
          <w:tcPr>
            <w:tcW w:w="2500" w:type="pct"/>
            <w:tcBorders>
              <w:bottom w:val="single" w:sz="4" w:space="0" w:color="333399"/>
            </w:tcBorders>
            <w:vAlign w:val="center"/>
          </w:tcPr>
          <w:p w14:paraId="52E32A95" w14:textId="6CEFBECD" w:rsidR="009B4C30" w:rsidRPr="00C57B70" w:rsidDel="00D31670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del w:id="28" w:author="Pellegrini Ivo" w:date="2025-08-01T16:04:00Z" w16du:dateUtc="2025-08-01T14:04:00Z"/>
                <w:rFonts w:ascii="Arial" w:eastAsia="SimSun" w:hAnsi="Arial" w:cs="Arial"/>
                <w:b/>
                <w:kern w:val="0"/>
                <w:szCs w:val="20"/>
              </w:rPr>
            </w:pPr>
            <w:del w:id="29" w:author="Pellegrini Ivo" w:date="2025-08-01T16:04:00Z" w16du:dateUtc="2025-08-01T14:04:00Z">
              <w:r w:rsidRPr="00C57B70" w:rsidDel="00D31670">
                <w:rPr>
                  <w:rFonts w:ascii="Arial" w:eastAsia="SimSun" w:hAnsi="Arial" w:cs="Arial"/>
                  <w:b/>
                  <w:kern w:val="0"/>
                  <w:szCs w:val="20"/>
                </w:rPr>
                <w:delText>Indirizzo posta</w:delText>
              </w:r>
            </w:del>
          </w:p>
        </w:tc>
      </w:tr>
      <w:tr w:rsidR="009B4C30" w:rsidRPr="00C57B70" w:rsidDel="00D31670" w14:paraId="5AD8C66E" w14:textId="0C17A3CE" w:rsidTr="00371EF7">
        <w:tblPrEx>
          <w:tblLook w:val="04A0" w:firstRow="1" w:lastRow="0" w:firstColumn="1" w:lastColumn="0" w:noHBand="0" w:noVBand="1"/>
        </w:tblPrEx>
        <w:trPr>
          <w:del w:id="30" w:author="Pellegrini Ivo" w:date="2025-08-01T16:04:00Z"/>
        </w:trPr>
        <w:tc>
          <w:tcPr>
            <w:tcW w:w="2500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vAlign w:val="center"/>
          </w:tcPr>
          <w:p w14:paraId="4EDD3C16" w14:textId="4105E2BB" w:rsidR="009B4C30" w:rsidRPr="00C57B70" w:rsidDel="00D31670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del w:id="31" w:author="Pellegrini Ivo" w:date="2025-08-01T16:04:00Z" w16du:dateUtc="2025-08-01T14:04:00Z"/>
                <w:rFonts w:ascii="Arial" w:eastAsia="SimSun" w:hAnsi="Arial" w:cs="Arial"/>
                <w:kern w:val="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</w:tcBorders>
            <w:vAlign w:val="center"/>
          </w:tcPr>
          <w:p w14:paraId="1856F3EF" w14:textId="19D7EFCF" w:rsidR="009B4C30" w:rsidRPr="00C57B70" w:rsidDel="00D31670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del w:id="32" w:author="Pellegrini Ivo" w:date="2025-08-01T16:04:00Z" w16du:dateUtc="2025-08-01T14:04:00Z"/>
                <w:rFonts w:ascii="Arial" w:eastAsia="SimSun" w:hAnsi="Arial" w:cs="Arial"/>
                <w:kern w:val="0"/>
                <w:szCs w:val="20"/>
              </w:rPr>
            </w:pPr>
          </w:p>
        </w:tc>
      </w:tr>
    </w:tbl>
    <w:p w14:paraId="4941430D" w14:textId="77777777" w:rsidR="009B4C30" w:rsidRPr="00C57B70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70C0"/>
          <w:kern w:val="0"/>
          <w:szCs w:val="20"/>
        </w:rPr>
      </w:pPr>
    </w:p>
    <w:p w14:paraId="67B62270" w14:textId="59744FCE" w:rsidR="0091578C" w:rsidRPr="00C57B70" w:rsidDel="00D31670" w:rsidRDefault="0091578C" w:rsidP="0091578C">
      <w:pPr>
        <w:pStyle w:val="Titolocopertina"/>
        <w:rPr>
          <w:del w:id="33" w:author="Pellegrini Ivo" w:date="2025-08-01T16:04:00Z" w16du:dateUtc="2025-08-01T14:04:00Z"/>
          <w:rFonts w:ascii="Arial" w:hAnsi="Arial" w:cs="Arial"/>
          <w:szCs w:val="20"/>
        </w:rPr>
      </w:pPr>
    </w:p>
    <w:p w14:paraId="5153FEEC" w14:textId="20708F70" w:rsidR="0091578C" w:rsidRPr="00C57B70" w:rsidDel="00D31670" w:rsidRDefault="0091578C" w:rsidP="0091578C">
      <w:pPr>
        <w:pStyle w:val="Titolocopertina"/>
        <w:rPr>
          <w:del w:id="34" w:author="Pellegrini Ivo" w:date="2025-08-01T16:04:00Z" w16du:dateUtc="2025-08-01T14:04:00Z"/>
          <w:rFonts w:ascii="Arial" w:hAnsi="Arial" w:cs="Arial"/>
          <w:szCs w:val="20"/>
        </w:rPr>
      </w:pPr>
    </w:p>
    <w:p w14:paraId="1E679494" w14:textId="2223F3B2" w:rsidR="0091578C" w:rsidRPr="00C57B70" w:rsidDel="00D31670" w:rsidRDefault="0091578C" w:rsidP="0091578C">
      <w:pPr>
        <w:pStyle w:val="Titolocopertina"/>
        <w:rPr>
          <w:del w:id="35" w:author="Pellegrini Ivo" w:date="2025-08-01T16:04:00Z" w16du:dateUtc="2025-08-01T14:04:00Z"/>
          <w:rFonts w:ascii="Arial" w:hAnsi="Arial" w:cs="Arial"/>
          <w:szCs w:val="20"/>
        </w:rPr>
      </w:pPr>
    </w:p>
    <w:p w14:paraId="06BBBA60" w14:textId="4859BCE2" w:rsidR="0091578C" w:rsidRPr="00C57B70" w:rsidDel="00D31670" w:rsidRDefault="0091578C" w:rsidP="0091578C">
      <w:pPr>
        <w:pStyle w:val="Titolocopertina"/>
        <w:rPr>
          <w:del w:id="36" w:author="Pellegrini Ivo" w:date="2025-08-01T16:04:00Z" w16du:dateUtc="2025-08-01T14:04:00Z"/>
          <w:rFonts w:ascii="Arial" w:hAnsi="Arial" w:cs="Arial"/>
          <w:szCs w:val="20"/>
        </w:rPr>
      </w:pPr>
    </w:p>
    <w:p w14:paraId="6AE9A8B9" w14:textId="22AC4033" w:rsidR="0091578C" w:rsidRPr="00C57B70" w:rsidDel="00D31670" w:rsidRDefault="0091578C" w:rsidP="0091578C">
      <w:pPr>
        <w:pStyle w:val="Titolocopertina"/>
        <w:rPr>
          <w:del w:id="37" w:author="Pellegrini Ivo" w:date="2025-08-01T16:04:00Z" w16du:dateUtc="2025-08-01T14:04:00Z"/>
          <w:rFonts w:ascii="Arial" w:hAnsi="Arial" w:cs="Arial"/>
          <w:szCs w:val="20"/>
        </w:rPr>
      </w:pPr>
    </w:p>
    <w:p w14:paraId="20FAB5B9" w14:textId="1F512E80" w:rsidR="00664A2B" w:rsidDel="00D31670" w:rsidRDefault="00664A2B" w:rsidP="0091578C">
      <w:pPr>
        <w:pStyle w:val="Titolocopertina"/>
        <w:rPr>
          <w:del w:id="38" w:author="Pellegrini Ivo" w:date="2025-08-01T16:04:00Z" w16du:dateUtc="2025-08-01T14:04:00Z"/>
          <w:rFonts w:ascii="Arial" w:hAnsi="Arial" w:cs="Arial"/>
          <w:szCs w:val="20"/>
        </w:rPr>
      </w:pPr>
    </w:p>
    <w:p w14:paraId="14449402" w14:textId="63A62F38" w:rsidR="002E133B" w:rsidDel="00D31670" w:rsidRDefault="002E133B" w:rsidP="0091578C">
      <w:pPr>
        <w:pStyle w:val="Titolocopertina"/>
        <w:rPr>
          <w:del w:id="39" w:author="Pellegrini Ivo" w:date="2025-08-01T16:04:00Z" w16du:dateUtc="2025-08-01T14:04:00Z"/>
          <w:rFonts w:ascii="Arial" w:hAnsi="Arial" w:cs="Arial"/>
          <w:szCs w:val="20"/>
        </w:rPr>
      </w:pPr>
    </w:p>
    <w:p w14:paraId="55681F5C" w14:textId="15D323C6" w:rsidR="002E133B" w:rsidDel="00D31670" w:rsidRDefault="002E133B" w:rsidP="0091578C">
      <w:pPr>
        <w:pStyle w:val="Titolocopertina"/>
        <w:rPr>
          <w:del w:id="40" w:author="Pellegrini Ivo" w:date="2025-08-01T16:04:00Z" w16du:dateUtc="2025-08-01T14:04:00Z"/>
          <w:rFonts w:ascii="Arial" w:hAnsi="Arial" w:cs="Arial"/>
          <w:szCs w:val="20"/>
        </w:rPr>
      </w:pPr>
    </w:p>
    <w:p w14:paraId="7AA15B95" w14:textId="35F20965" w:rsidR="002E133B" w:rsidDel="00D31670" w:rsidRDefault="002E133B" w:rsidP="0091578C">
      <w:pPr>
        <w:pStyle w:val="Titolocopertina"/>
        <w:rPr>
          <w:del w:id="41" w:author="Pellegrini Ivo" w:date="2025-08-01T16:04:00Z" w16du:dateUtc="2025-08-01T14:04:00Z"/>
          <w:rFonts w:ascii="Arial" w:hAnsi="Arial" w:cs="Arial"/>
          <w:szCs w:val="20"/>
        </w:rPr>
      </w:pPr>
    </w:p>
    <w:p w14:paraId="7FF68BB3" w14:textId="41D17AF6" w:rsidR="002E133B" w:rsidRPr="00C57B70" w:rsidDel="00D31670" w:rsidRDefault="002E133B" w:rsidP="0091578C">
      <w:pPr>
        <w:pStyle w:val="Titolocopertina"/>
        <w:rPr>
          <w:del w:id="42" w:author="Pellegrini Ivo" w:date="2025-08-01T16:04:00Z" w16du:dateUtc="2025-08-01T14:04:00Z"/>
          <w:rFonts w:ascii="Arial" w:hAnsi="Arial" w:cs="Arial"/>
          <w:szCs w:val="20"/>
        </w:rPr>
      </w:pPr>
    </w:p>
    <w:p w14:paraId="4D1A3F11" w14:textId="63A34976" w:rsidR="00664A2B" w:rsidDel="00D31670" w:rsidRDefault="00664A2B" w:rsidP="0091578C">
      <w:pPr>
        <w:pStyle w:val="Titolocopertina"/>
        <w:rPr>
          <w:del w:id="43" w:author="Pellegrini Ivo" w:date="2025-08-01T16:04:00Z" w16du:dateUtc="2025-08-01T14:04:00Z"/>
          <w:rFonts w:ascii="Arial" w:hAnsi="Arial" w:cs="Arial"/>
          <w:szCs w:val="20"/>
        </w:rPr>
      </w:pPr>
    </w:p>
    <w:p w14:paraId="703B029D" w14:textId="5B97FD88" w:rsidR="002E133B" w:rsidDel="00D31670" w:rsidRDefault="002E133B" w:rsidP="0091578C">
      <w:pPr>
        <w:pStyle w:val="Titolocopertina"/>
        <w:rPr>
          <w:del w:id="44" w:author="Pellegrini Ivo" w:date="2025-08-01T16:04:00Z" w16du:dateUtc="2025-08-01T14:04:00Z"/>
          <w:rFonts w:ascii="Arial" w:hAnsi="Arial" w:cs="Arial"/>
          <w:szCs w:val="20"/>
        </w:rPr>
      </w:pPr>
    </w:p>
    <w:p w14:paraId="0FEBB638" w14:textId="3FA41FC2" w:rsidR="002E133B" w:rsidRPr="00C57B70" w:rsidDel="00D31670" w:rsidRDefault="002E133B" w:rsidP="0091578C">
      <w:pPr>
        <w:pStyle w:val="Titolocopertina"/>
        <w:rPr>
          <w:del w:id="45" w:author="Pellegrini Ivo" w:date="2025-08-01T16:04:00Z" w16du:dateUtc="2025-08-01T14:04:00Z"/>
          <w:rFonts w:ascii="Arial" w:hAnsi="Arial" w:cs="Arial"/>
          <w:szCs w:val="20"/>
        </w:rPr>
      </w:pPr>
    </w:p>
    <w:p w14:paraId="02F2463F" w14:textId="5BDD0701" w:rsidR="00664A2B" w:rsidRPr="00C57B70" w:rsidDel="00D31670" w:rsidRDefault="00664A2B" w:rsidP="0091578C">
      <w:pPr>
        <w:pStyle w:val="Titolocopertina"/>
        <w:rPr>
          <w:del w:id="46" w:author="Pellegrini Ivo" w:date="2025-08-01T16:04:00Z" w16du:dateUtc="2025-08-01T14:04:00Z"/>
          <w:rFonts w:ascii="Arial" w:hAnsi="Arial" w:cs="Arial"/>
          <w:szCs w:val="20"/>
        </w:rPr>
      </w:pPr>
    </w:p>
    <w:p w14:paraId="237D94E9" w14:textId="130D8782" w:rsidR="00664A2B" w:rsidRPr="00C57B70" w:rsidDel="00D31670" w:rsidRDefault="00664A2B" w:rsidP="0091578C">
      <w:pPr>
        <w:pStyle w:val="Titolocopertina"/>
        <w:rPr>
          <w:del w:id="47" w:author="Pellegrini Ivo" w:date="2025-08-01T16:04:00Z" w16du:dateUtc="2025-08-01T14:04:00Z"/>
          <w:rFonts w:ascii="Arial" w:hAnsi="Arial" w:cs="Arial"/>
          <w:szCs w:val="20"/>
        </w:rPr>
      </w:pPr>
    </w:p>
    <w:p w14:paraId="1A67D22C" w14:textId="60F3B3D9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 xml:space="preserve">ALLEGATO </w:t>
      </w:r>
      <w:ins w:id="48" w:author="Pellegrini Ivo" w:date="2025-08-01T16:04:00Z" w16du:dateUtc="2025-08-01T14:04:00Z">
        <w:r w:rsidR="00D31670">
          <w:rPr>
            <w:rFonts w:ascii="Arial" w:hAnsi="Arial" w:cs="Arial"/>
            <w:szCs w:val="20"/>
          </w:rPr>
          <w:t xml:space="preserve">11 </w:t>
        </w:r>
      </w:ins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765456DE" w:rsidR="0091578C" w:rsidRPr="00C57B70" w:rsidRDefault="00083E31" w:rsidP="00EA0065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ins w:id="49" w:author="Pellegrini Ivo" w:date="2025-08-01T16:05:00Z" w16du:dateUtc="2025-08-01T14:05:00Z">
        <w:r w:rsidR="00EA0065" w:rsidRPr="00EA0065">
          <w:rPr>
            <w:rStyle w:val="BLOCKBOLD"/>
            <w:rFonts w:ascii="Arial" w:hAnsi="Arial" w:cs="Arial"/>
          </w:rPr>
          <w:t>GARA PER LA FORNITURA DI TECNOLOGIE SERVER E DEI SERVIZI CONNESSI ED OPZIONALI</w:t>
        </w:r>
        <w:r w:rsidR="00EA0065">
          <w:rPr>
            <w:rStyle w:val="BLOCKBOLD"/>
            <w:rFonts w:ascii="Arial" w:hAnsi="Arial" w:cs="Arial"/>
          </w:rPr>
          <w:t xml:space="preserve"> </w:t>
        </w:r>
        <w:r w:rsidR="00EA0065" w:rsidRPr="00EA0065">
          <w:rPr>
            <w:rStyle w:val="BLOCKBOLD"/>
            <w:rFonts w:ascii="Arial" w:hAnsi="Arial" w:cs="Arial"/>
          </w:rPr>
          <w:t>PER LE PUBBLICHE AMMINISTRAZIONI</w:t>
        </w:r>
        <w:r w:rsidR="00EA0065">
          <w:rPr>
            <w:rStyle w:val="BLOCKBOLD"/>
            <w:rFonts w:ascii="Arial" w:hAnsi="Arial" w:cs="Arial"/>
          </w:rPr>
          <w:t xml:space="preserve"> </w:t>
        </w:r>
      </w:ins>
      <w:ins w:id="50" w:author="Pellegrini Ivo" w:date="2025-08-01T16:06:00Z" w16du:dateUtc="2025-08-01T14:06:00Z">
        <w:r w:rsidR="00EA0065">
          <w:rPr>
            <w:rStyle w:val="BLOCKBOLD"/>
            <w:rFonts w:ascii="Arial" w:hAnsi="Arial" w:cs="Arial"/>
          </w:rPr>
          <w:t>–</w:t>
        </w:r>
      </w:ins>
      <w:ins w:id="51" w:author="Pellegrini Ivo" w:date="2025-08-01T16:05:00Z" w16du:dateUtc="2025-08-01T14:05:00Z">
        <w:r w:rsidR="00EA0065">
          <w:rPr>
            <w:rStyle w:val="BLOCKBOLD"/>
            <w:rFonts w:ascii="Arial" w:hAnsi="Arial" w:cs="Arial"/>
          </w:rPr>
          <w:t xml:space="preserve"> </w:t>
        </w:r>
      </w:ins>
      <w:ins w:id="52" w:author="Pellegrini Ivo" w:date="2025-08-01T16:06:00Z" w16du:dateUtc="2025-08-01T14:06:00Z">
        <w:r w:rsidR="00EA0065">
          <w:rPr>
            <w:rStyle w:val="BLOCKBOLD"/>
            <w:rFonts w:ascii="Arial" w:hAnsi="Arial" w:cs="Arial"/>
          </w:rPr>
          <w:t xml:space="preserve">ID 2878 </w:t>
        </w:r>
      </w:ins>
      <w:del w:id="53" w:author="Pellegrini Ivo" w:date="2025-08-01T16:05:00Z" w16du:dateUtc="2025-08-01T14:05:00Z">
        <w:r w:rsidR="0091578C" w:rsidRPr="00C57B70" w:rsidDel="00EA0065">
          <w:rPr>
            <w:rStyle w:val="BLOCKBOLD"/>
            <w:rFonts w:ascii="Arial" w:hAnsi="Arial" w:cs="Arial"/>
          </w:rPr>
          <w:delText xml:space="preserve">GARA </w:delText>
        </w:r>
        <w:r w:rsidRPr="00C57B70" w:rsidDel="00EA0065">
          <w:rPr>
            <w:rStyle w:val="BLOCKBOLD"/>
            <w:rFonts w:ascii="Arial" w:hAnsi="Arial" w:cs="Arial"/>
          </w:rPr>
          <w:delText>__________</w:delText>
        </w:r>
        <w:r w:rsidR="0091578C" w:rsidRPr="00C57B70" w:rsidDel="00EA0065">
          <w:rPr>
            <w:rStyle w:val="BLOCKBOLD"/>
            <w:rFonts w:ascii="Arial" w:hAnsi="Arial" w:cs="Arial"/>
            <w:i/>
            <w:color w:val="0000FF"/>
          </w:rPr>
          <w:delText>&lt;SPECIFICARE TITOLO GARA&gt;</w:delText>
        </w:r>
        <w:r w:rsidRPr="00C57B70" w:rsidDel="00EA0065">
          <w:rPr>
            <w:rStyle w:val="BLOCKBOLD"/>
            <w:rFonts w:ascii="Arial" w:hAnsi="Arial" w:cs="Arial"/>
            <w:i/>
            <w:color w:val="0000FF"/>
          </w:rPr>
          <w:delText xml:space="preserve"> </w:delText>
        </w:r>
      </w:del>
      <w:del w:id="54" w:author="Pellegrini Ivo" w:date="2025-08-01T16:06:00Z" w16du:dateUtc="2025-08-01T14:06:00Z">
        <w:r w:rsidRPr="00C57B70" w:rsidDel="00EA0065">
          <w:rPr>
            <w:rStyle w:val="BLOCKBOLD"/>
            <w:rFonts w:ascii="Arial" w:hAnsi="Arial" w:cs="Arial"/>
          </w:rPr>
          <w:delText>-</w:delText>
        </w:r>
      </w:del>
      <w:ins w:id="55" w:author="Pellegrini Ivo" w:date="2025-08-01T16:06:00Z" w16du:dateUtc="2025-08-01T14:06:00Z">
        <w:r w:rsidR="00EA0065">
          <w:rPr>
            <w:rStyle w:val="BLOCKBOLD"/>
            <w:rFonts w:ascii="Arial" w:hAnsi="Arial" w:cs="Arial"/>
          </w:rPr>
          <w:t>–</w:t>
        </w:r>
      </w:ins>
      <w:r w:rsidRPr="00C57B70">
        <w:rPr>
          <w:rStyle w:val="BLOCKBOLD"/>
          <w:rFonts w:ascii="Arial" w:hAnsi="Arial" w:cs="Arial"/>
        </w:rPr>
        <w:t xml:space="preserve">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3638A22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del w:id="56" w:author="Pellegrini Ivo" w:date="2025-08-01T16:06:00Z" w16du:dateUtc="2025-08-01T14:06:00Z">
        <w:r w:rsidR="00A41FEB" w:rsidRPr="00A41FEB" w:rsidDel="00C25CF7">
          <w:rPr>
            <w:rStyle w:val="BLOCKBOLD"/>
            <w:rFonts w:ascii="Arial" w:hAnsi="Arial" w:cs="Arial"/>
            <w:b w:val="0"/>
            <w:bCs/>
            <w:i/>
            <w:iCs/>
            <w:caps w:val="0"/>
            <w:color w:val="0000FF"/>
          </w:rPr>
          <w:delText xml:space="preserve">&lt;in fase di apertura dell’offerta tecnica: </w:delText>
        </w:r>
        <w:r w:rsidR="00A41FEB" w:rsidRPr="00A41FEB" w:rsidDel="00C25CF7">
          <w:rPr>
            <w:rFonts w:ascii="Arial" w:hAnsi="Arial" w:cs="Arial"/>
          </w:rPr>
          <w:delText>l’offerta tecnica</w:delText>
        </w:r>
        <w:r w:rsidR="00A41FEB" w:rsidRPr="00A41FEB" w:rsidDel="00C25CF7">
          <w:rPr>
            <w:rStyle w:val="BLOCKBOLD"/>
            <w:rFonts w:ascii="Arial" w:hAnsi="Arial" w:cs="Arial"/>
            <w:b w:val="0"/>
            <w:bCs/>
            <w:i/>
            <w:iCs/>
            <w:caps w:val="0"/>
            <w:color w:val="0000FF"/>
          </w:rPr>
          <w:delText>&gt; &lt;in fase di apertura dell’offerta economica:</w:delText>
        </w:r>
      </w:del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. </w:t>
      </w:r>
      <w:del w:id="57" w:author="Pellegrini Ivo" w:date="2025-08-01T16:06:00Z" w16du:dateUtc="2025-08-01T14:06:00Z">
        <w:r w:rsidR="00A41FEB" w:rsidRPr="00A41FEB" w:rsidDel="00C25CF7">
          <w:rPr>
            <w:rStyle w:val="BLOCKBOLD"/>
            <w:rFonts w:ascii="Arial" w:hAnsi="Arial" w:cs="Arial"/>
            <w:b w:val="0"/>
            <w:bCs/>
            <w:i/>
            <w:iCs/>
            <w:caps w:val="0"/>
            <w:color w:val="0000FF"/>
          </w:rPr>
          <w:delText>Attenzione: in</w:delText>
        </w:r>
        <w:r w:rsidR="00A41FEB" w:rsidRPr="00A41FEB" w:rsidDel="00C25CF7">
          <w:rPr>
            <w:rStyle w:val="BLOCKBOLD"/>
            <w:rFonts w:ascii="Arial" w:hAnsi="Arial"/>
            <w:b w:val="0"/>
            <w:bCs/>
            <w:i/>
            <w:iCs/>
            <w:caps w:val="0"/>
            <w:color w:val="0000FF"/>
          </w:rPr>
          <w:delText xml:space="preserve"> caso di rettifica dell’offerta tecnica non inserire anche l’eventuale rettifica dell’offerta economia&gt;</w:delText>
        </w:r>
        <w:r w:rsidRPr="00A41FEB" w:rsidDel="00C25CF7">
          <w:rPr>
            <w:rFonts w:ascii="Arial" w:hAnsi="Arial" w:cs="Arial"/>
            <w:i/>
            <w:iCs/>
            <w:color w:val="007BB8"/>
            <w:szCs w:val="20"/>
          </w:rPr>
          <w:delText>,</w:delText>
        </w:r>
        <w:r w:rsidRPr="00A41FEB" w:rsidDel="00C25CF7">
          <w:rPr>
            <w:rFonts w:ascii="Arial" w:hAnsi="Arial" w:cs="Arial"/>
            <w:i/>
            <w:color w:val="007BB8"/>
            <w:szCs w:val="20"/>
          </w:rPr>
          <w:delText xml:space="preserve"> </w:delText>
        </w:r>
      </w:del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8A22D6">
      <w:pPr>
        <w:pStyle w:val="Pidipagina"/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AE139" w14:textId="77777777" w:rsidR="00FB578D" w:rsidRDefault="00FB578D" w:rsidP="009B4C30">
      <w:pPr>
        <w:spacing w:line="240" w:lineRule="auto"/>
      </w:pPr>
      <w:r>
        <w:separator/>
      </w:r>
    </w:p>
  </w:endnote>
  <w:endnote w:type="continuationSeparator" w:id="0">
    <w:p w14:paraId="1F093D94" w14:textId="77777777" w:rsidR="00FB578D" w:rsidRDefault="00FB578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92DE8" w14:textId="77777777" w:rsidR="008A22D6" w:rsidRDefault="008A22D6" w:rsidP="008A22D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87DE" w14:textId="78D2A4D8" w:rsidR="002E133B" w:rsidRPr="0053166D" w:rsidRDefault="002E133B" w:rsidP="008A22D6">
    <w:pPr>
      <w:pStyle w:val="Pidipagina"/>
      <w:rPr>
        <w:sz w:val="18"/>
      </w:rPr>
    </w:pPr>
    <w:r w:rsidRPr="0053166D">
      <w:rPr>
        <w:sz w:val="18"/>
      </w:rPr>
      <w:t xml:space="preserve">Classificazione del documento: Consip </w:t>
    </w:r>
    <w:proofErr w:type="spellStart"/>
    <w:r w:rsidRPr="0053166D">
      <w:rPr>
        <w:sz w:val="18"/>
      </w:rPr>
      <w:t>internal</w:t>
    </w:r>
    <w:proofErr w:type="spellEnd"/>
    <w:r w:rsidRPr="0053166D">
      <w:rPr>
        <w:sz w:val="18"/>
      </w:rPr>
      <w:t xml:space="preserve"> </w:t>
    </w:r>
    <w:r w:rsidRPr="002E133B">
      <w:rPr>
        <w:rStyle w:val="BLOCKBOLD"/>
        <w:rFonts w:ascii="Arial" w:hAnsi="Arial" w:cs="Arial"/>
        <w:b w:val="0"/>
        <w:caps w:val="0"/>
        <w:color w:val="0000FF"/>
        <w:sz w:val="16"/>
        <w:szCs w:val="16"/>
      </w:rPr>
      <w:t xml:space="preserve">&lt;sostituire: quando il documento viene personalizzato con </w:t>
    </w:r>
    <w:r>
      <w:rPr>
        <w:rStyle w:val="BLOCKBOLD"/>
        <w:rFonts w:ascii="Arial" w:hAnsi="Arial" w:cs="Arial"/>
        <w:b w:val="0"/>
        <w:caps w:val="0"/>
        <w:color w:val="0000FF"/>
        <w:sz w:val="16"/>
        <w:szCs w:val="16"/>
      </w:rPr>
      <w:t>C</w:t>
    </w:r>
    <w:r w:rsidRPr="002E133B">
      <w:rPr>
        <w:rStyle w:val="BLOCKBOLD"/>
        <w:rFonts w:ascii="Arial" w:hAnsi="Arial" w:cs="Arial"/>
        <w:b w:val="0"/>
        <w:caps w:val="0"/>
        <w:color w:val="0000FF"/>
        <w:sz w:val="16"/>
        <w:szCs w:val="16"/>
      </w:rPr>
      <w:t xml:space="preserve">onsip </w:t>
    </w:r>
    <w:proofErr w:type="spellStart"/>
    <w:r w:rsidRPr="002E133B">
      <w:rPr>
        <w:rStyle w:val="BLOCKBOLD"/>
        <w:rFonts w:ascii="Arial" w:hAnsi="Arial" w:cs="Arial"/>
        <w:b w:val="0"/>
        <w:caps w:val="0"/>
        <w:color w:val="0000FF"/>
        <w:sz w:val="16"/>
        <w:szCs w:val="16"/>
      </w:rPr>
      <w:t>confidential</w:t>
    </w:r>
    <w:proofErr w:type="spellEnd"/>
    <w:r w:rsidRPr="002E133B">
      <w:rPr>
        <w:rStyle w:val="BLOCKBOLD"/>
        <w:rFonts w:ascii="Arial" w:hAnsi="Arial" w:cs="Arial"/>
        <w:b w:val="0"/>
        <w:caps w:val="0"/>
        <w:color w:val="0000FF"/>
        <w:sz w:val="16"/>
        <w:szCs w:val="16"/>
      </w:rPr>
      <w:t xml:space="preserve">; quando il documento viene pubblicato con </w:t>
    </w:r>
    <w:r>
      <w:rPr>
        <w:rStyle w:val="BLOCKBOLD"/>
        <w:rFonts w:ascii="Arial" w:hAnsi="Arial" w:cs="Arial"/>
        <w:b w:val="0"/>
        <w:caps w:val="0"/>
        <w:color w:val="0000FF"/>
        <w:sz w:val="16"/>
        <w:szCs w:val="16"/>
      </w:rPr>
      <w:t>C</w:t>
    </w:r>
    <w:r w:rsidRPr="002E133B">
      <w:rPr>
        <w:rStyle w:val="BLOCKBOLD"/>
        <w:rFonts w:ascii="Arial" w:hAnsi="Arial" w:cs="Arial"/>
        <w:b w:val="0"/>
        <w:caps w:val="0"/>
        <w:color w:val="0000FF"/>
        <w:sz w:val="16"/>
        <w:szCs w:val="16"/>
      </w:rPr>
      <w:t>onsip public&gt;</w:t>
    </w:r>
  </w:p>
  <w:p w14:paraId="2461972E" w14:textId="77777777" w:rsidR="002E133B" w:rsidRDefault="002E133B" w:rsidP="008A22D6">
    <w:pPr>
      <w:pStyle w:val="Pidipagina"/>
    </w:pPr>
  </w:p>
  <w:p w14:paraId="3A8A1D3B" w14:textId="77777777" w:rsidR="002E133B" w:rsidRDefault="002E133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91637" w14:textId="77777777" w:rsidR="008A22D6" w:rsidRPr="008A22D6" w:rsidRDefault="008A22D6" w:rsidP="008A22D6">
    <w:pPr>
      <w:pStyle w:val="Pidipagina"/>
      <w:rPr>
        <w:ins w:id="60" w:author="Filippone Giovanna" w:date="2025-09-26T09:26:00Z" w16du:dateUtc="2025-09-26T07:26:00Z"/>
        <w:b/>
      </w:rPr>
    </w:pPr>
    <w:ins w:id="61" w:author="Filippone Giovanna" w:date="2025-09-26T09:26:00Z" w16du:dateUtc="2025-09-26T07:26:00Z">
      <w:r w:rsidRPr="008A22D6">
        <w:t>Moduli di dichiarazione - Gara a procedura aperta ai sensi del D.Lgs36/2023. per la fornitura in acquisto di tecnologie server e dei servizi connessi ed opzionali per le pubbliche amministrazioni – ID 2878</w:t>
      </w:r>
    </w:ins>
  </w:p>
  <w:p w14:paraId="294F10D4" w14:textId="77777777" w:rsidR="008A22D6" w:rsidRDefault="008A22D6" w:rsidP="008A22D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FA367" w14:textId="77777777" w:rsidR="00FB578D" w:rsidRDefault="00FB578D" w:rsidP="009B4C30">
      <w:pPr>
        <w:spacing w:line="240" w:lineRule="auto"/>
      </w:pPr>
      <w:r>
        <w:separator/>
      </w:r>
    </w:p>
  </w:footnote>
  <w:footnote w:type="continuationSeparator" w:id="0">
    <w:p w14:paraId="2DD9EA11" w14:textId="77777777" w:rsidR="00FB578D" w:rsidRDefault="00FB578D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21AC309A" w:rsidR="00ED1477" w:rsidRDefault="00C57B70" w:rsidP="00690CDE">
    <w:pPr>
      <w:pStyle w:val="Intestazione"/>
    </w:pPr>
    <w:del w:id="58" w:author="Filippone Giovanna" w:date="2025-09-26T09:23:00Z" w16du:dateUtc="2025-09-26T07:23:00Z">
      <w:r w:rsidRPr="0005165F" w:rsidDel="008A22D6">
        <w:rPr>
          <w:noProof/>
          <w:color w:val="004288"/>
          <w:sz w:val="18"/>
          <w:szCs w:val="18"/>
        </w:rPr>
        <w:drawing>
          <wp:anchor distT="0" distB="0" distL="114300" distR="114300" simplePos="0" relativeHeight="251664384" behindDoc="0" locked="0" layoutInCell="1" allowOverlap="1" wp14:anchorId="7C31C883" wp14:editId="46105FC6">
            <wp:simplePos x="0" y="0"/>
            <wp:positionH relativeFrom="column">
              <wp:posOffset>-733826</wp:posOffset>
            </wp:positionH>
            <wp:positionV relativeFrom="page">
              <wp:posOffset>358815</wp:posOffset>
            </wp:positionV>
            <wp:extent cx="578734" cy="45719"/>
            <wp:effectExtent l="0" t="0" r="0" b="0"/>
            <wp:wrapNone/>
            <wp:docPr id="1962968377" name="Immagine 1962968377" descr="Immagine che contiene Elementi grafici, Carattere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912499" name="Immagine 463912499" descr="Immagine che contiene Elementi grafici, Carattere, grafica, logo&#10;&#10;Descrizione generata automaticamente"/>
                    <pic:cNvPicPr/>
                  </pic:nvPicPr>
                  <pic:blipFill rotWithShape="1">
                    <a:blip r:embed="rId1">
                      <a:extLst>
                        <a:ext uri="{BEBA8EAE-BF5A-486C-A8C5-ECC9F3942E4B}">
                          <a14:imgProps xmlns:a14="http://schemas.microsoft.com/office/drawing/2010/main">
                            <a14:imgLayer r:embed="rId2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" t="99999" r="-13348" b="-34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72" cy="457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7B17D565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5C626C71" w:rsidR="00422E89" w:rsidRDefault="008A22D6">
    <w:pPr>
      <w:pStyle w:val="TAGTECNICI"/>
    </w:pPr>
    <w:del w:id="59" w:author="Filippone Giovanna" w:date="2025-09-26T09:22:00Z" w16du:dateUtc="2025-09-26T07:22:00Z">
      <w:r w:rsidRPr="0005165F" w:rsidDel="008A22D6">
        <w:rPr>
          <w:noProof/>
          <w:color w:val="004288"/>
          <w:sz w:val="18"/>
          <w:szCs w:val="18"/>
        </w:rPr>
        <w:drawing>
          <wp:anchor distT="0" distB="0" distL="114300" distR="114300" simplePos="0" relativeHeight="251662336" behindDoc="0" locked="0" layoutInCell="1" allowOverlap="1" wp14:anchorId="5FE8BAE6" wp14:editId="08792677">
            <wp:simplePos x="0" y="0"/>
            <wp:positionH relativeFrom="column">
              <wp:posOffset>-722252</wp:posOffset>
            </wp:positionH>
            <wp:positionV relativeFrom="paragraph">
              <wp:posOffset>-397470</wp:posOffset>
            </wp:positionV>
            <wp:extent cx="1209040" cy="316230"/>
            <wp:effectExtent l="0" t="0" r="0" b="7620"/>
            <wp:wrapNone/>
            <wp:docPr id="936978117" name="Immagine 936978117" descr="Immagine che contiene Elementi grafici, Carattere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912499" name="Immagine 463912499" descr="Immagine che contiene Elementi grafici, Carattere, grafica, logo&#10;&#10;Descrizione generata automaticamente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040" cy="316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Filippone Giovanna">
    <w15:presenceInfo w15:providerId="AD" w15:userId="S::giovanna.filippone@consip.it::0c2f6f6e-e4a7-4e77-8f26-53389119f5a0"/>
  </w15:person>
  <w15:person w15:author="Pellegrini Ivo">
    <w15:presenceInfo w15:providerId="AD" w15:userId="S::ivo.pellegrini@consip.it::0626938c-09e8-4080-9090-bc3ff35ce1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formsDesign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21D0"/>
    <w:rsid w:val="00083E31"/>
    <w:rsid w:val="000E56CA"/>
    <w:rsid w:val="00103F69"/>
    <w:rsid w:val="00164CDB"/>
    <w:rsid w:val="001C139D"/>
    <w:rsid w:val="001C618C"/>
    <w:rsid w:val="001F65F6"/>
    <w:rsid w:val="002334AA"/>
    <w:rsid w:val="00282295"/>
    <w:rsid w:val="002A40D1"/>
    <w:rsid w:val="002E133B"/>
    <w:rsid w:val="00302B34"/>
    <w:rsid w:val="003B7081"/>
    <w:rsid w:val="003C35EC"/>
    <w:rsid w:val="003D2F04"/>
    <w:rsid w:val="00421AB7"/>
    <w:rsid w:val="00422E89"/>
    <w:rsid w:val="00487CE2"/>
    <w:rsid w:val="004E0C2C"/>
    <w:rsid w:val="005B7FCE"/>
    <w:rsid w:val="005D27D9"/>
    <w:rsid w:val="00603946"/>
    <w:rsid w:val="00640659"/>
    <w:rsid w:val="00664A2B"/>
    <w:rsid w:val="006702AC"/>
    <w:rsid w:val="006A5A33"/>
    <w:rsid w:val="006B18D2"/>
    <w:rsid w:val="006E59DE"/>
    <w:rsid w:val="00711C41"/>
    <w:rsid w:val="00714820"/>
    <w:rsid w:val="007514EB"/>
    <w:rsid w:val="007A291E"/>
    <w:rsid w:val="007B1B5C"/>
    <w:rsid w:val="007E5648"/>
    <w:rsid w:val="007E69B5"/>
    <w:rsid w:val="008528B9"/>
    <w:rsid w:val="00874E64"/>
    <w:rsid w:val="00893A6B"/>
    <w:rsid w:val="008A22D6"/>
    <w:rsid w:val="008A7F17"/>
    <w:rsid w:val="008D1C37"/>
    <w:rsid w:val="008E16B2"/>
    <w:rsid w:val="008E62B2"/>
    <w:rsid w:val="0091578C"/>
    <w:rsid w:val="009540BD"/>
    <w:rsid w:val="009B4C30"/>
    <w:rsid w:val="009D5ACB"/>
    <w:rsid w:val="00A15291"/>
    <w:rsid w:val="00A41FEB"/>
    <w:rsid w:val="00AC0135"/>
    <w:rsid w:val="00AD0E05"/>
    <w:rsid w:val="00B077A0"/>
    <w:rsid w:val="00B2397B"/>
    <w:rsid w:val="00B7299B"/>
    <w:rsid w:val="00BE79E2"/>
    <w:rsid w:val="00C25CF7"/>
    <w:rsid w:val="00C30E8D"/>
    <w:rsid w:val="00C554E8"/>
    <w:rsid w:val="00C57B70"/>
    <w:rsid w:val="00D31670"/>
    <w:rsid w:val="00D3223B"/>
    <w:rsid w:val="00EA0065"/>
    <w:rsid w:val="00ED1477"/>
    <w:rsid w:val="00F26D75"/>
    <w:rsid w:val="00F27324"/>
    <w:rsid w:val="00F62510"/>
    <w:rsid w:val="00F84B61"/>
    <w:rsid w:val="00FA4CB6"/>
    <w:rsid w:val="00FB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8A22D6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pPrChange w:id="0" w:author="Filippone Giovanna" w:date="2025-09-26T09:26:00Z">
        <w:pPr>
          <w:widowControl w:val="0"/>
          <w:pBdr>
            <w:top w:val="single" w:sz="4" w:space="1" w:color="auto"/>
          </w:pBdr>
          <w:tabs>
            <w:tab w:val="center" w:pos="4819"/>
            <w:tab w:val="right" w:pos="9638"/>
          </w:tabs>
          <w:autoSpaceDE w:val="0"/>
          <w:autoSpaceDN w:val="0"/>
          <w:adjustRightInd w:val="0"/>
          <w:spacing w:line="360" w:lineRule="auto"/>
          <w:jc w:val="both"/>
        </w:pPr>
      </w:pPrChange>
    </w:pPr>
    <w:rPr>
      <w:rFonts w:ascii="Calibri" w:hAnsi="Calibri"/>
      <w:iCs/>
      <w:sz w:val="16"/>
      <w:szCs w:val="18"/>
      <w:rPrChange w:id="0" w:author="Filippone Giovanna" w:date="2025-09-26T09:26:00Z">
        <w:rPr>
          <w:rFonts w:ascii="Calibri" w:hAnsi="Calibri"/>
          <w:i/>
          <w:kern w:val="2"/>
          <w:sz w:val="16"/>
          <w:szCs w:val="18"/>
          <w:lang w:val="it-IT" w:eastAsia="it-IT" w:bidi="ar-SA"/>
        </w:rPr>
      </w:rPrChange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22D6"/>
    <w:rPr>
      <w:rFonts w:ascii="Calibri" w:eastAsia="Times New Roman" w:hAnsi="Calibri" w:cs="Times New Roman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13</cp:revision>
  <dcterms:created xsi:type="dcterms:W3CDTF">2025-06-20T14:08:00Z</dcterms:created>
  <dcterms:modified xsi:type="dcterms:W3CDTF">2025-09-26T07:27:00Z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